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1" w:name="_GoBack"/>
      <w:bookmarkEnd w:id="1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2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2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2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6ED59539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</w:t>
      </w:r>
      <w:del w:id="3" w:author="Autor">
        <w:r w:rsidRPr="003B1B29">
          <w:rPr>
            <w:rFonts w:ascii="Times New Roman" w:hAnsi="Times New Roman"/>
          </w:rPr>
          <w:delText xml:space="preserve"> Schválených</w:delText>
        </w:r>
      </w:del>
      <w:r w:rsidRPr="003B1B29">
        <w:rPr>
          <w:rFonts w:ascii="Times New Roman" w:hAnsi="Times New Roman"/>
        </w:rPr>
        <w:t xml:space="preserve">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</w:t>
      </w:r>
      <w:del w:id="4" w:author="Autor">
        <w:r w:rsidRPr="003726AF">
          <w:rPr>
            <w:rFonts w:ascii="Times New Roman" w:hAnsi="Times New Roman"/>
          </w:rPr>
          <w:delText xml:space="preserve"> bezodkladne</w:delText>
        </w:r>
      </w:del>
      <w:r w:rsidRPr="003726AF">
        <w:rPr>
          <w:rFonts w:ascii="Times New Roman" w:hAnsi="Times New Roman"/>
        </w:rPr>
        <w:t xml:space="preserve">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>systémom predfinancovania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3D2A94E" w:rsidR="00A91910" w:rsidRPr="003726AF" w:rsidRDefault="00A91910" w:rsidP="0075449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ins w:id="5" w:author="Autor">
        <w:r w:rsidR="00754499">
          <w:rPr>
            <w:rFonts w:ascii="Times New Roman" w:hAnsi="Times New Roman"/>
            <w:bCs/>
          </w:rPr>
          <w:t xml:space="preserve">, </w:t>
        </w:r>
        <w:r w:rsidR="00754499" w:rsidRPr="00754499">
          <w:rPr>
            <w:rFonts w:ascii="Times New Roman" w:hAnsi="Times New Roman"/>
            <w:bCs/>
          </w:rPr>
          <w:t xml:space="preserve">okrem prípadov, ak vlastné zdroje Prijímateľa sú </w:t>
        </w:r>
        <w:r w:rsidR="00754499">
          <w:rPr>
            <w:rFonts w:ascii="Times New Roman" w:hAnsi="Times New Roman"/>
            <w:bCs/>
          </w:rPr>
          <w:t>zabezpečované Vecným príspevkom</w:t>
        </w:r>
      </w:ins>
      <w:r w:rsidR="00754499">
        <w:rPr>
          <w:rFonts w:ascii="Times New Roman" w:hAnsi="Times New Roman"/>
          <w:bCs/>
        </w:rPr>
        <w:t>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12CAAE4F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</w:t>
      </w:r>
      <w:del w:id="6" w:author="Autor">
        <w:r w:rsidRPr="003726AF">
          <w:rPr>
            <w:rFonts w:ascii="Times New Roman" w:hAnsi="Times New Roman"/>
            <w:bCs/>
          </w:rPr>
          <w:delText xml:space="preserve"> bezodkladne</w:delText>
        </w:r>
      </w:del>
      <w:r w:rsidRPr="003726AF">
        <w:rPr>
          <w:rFonts w:ascii="Times New Roman" w:hAnsi="Times New Roman"/>
          <w:bCs/>
        </w:rPr>
        <w:t xml:space="preserve">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 xml:space="preserve">financovania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7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7"/>
      <w:r w:rsidR="00510D6A">
        <w:rPr>
          <w:rStyle w:val="Odkaznakomentr"/>
          <w:rFonts w:eastAsia="Times New Roman"/>
          <w:lang w:val="x-none" w:eastAsia="x-none"/>
        </w:rPr>
        <w:commentReference w:id="7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predfinancovania),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predfinancovania)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predfinancovania)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>iadosti o platbu (poskytnutie predfinancovania)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predfinancovania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22F6F47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>(zúčtovanie predfinancovania),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>(zúčtovanie predfinancovania)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904EFB">
        <w:rPr>
          <w:sz w:val="22"/>
          <w:rPrChange w:id="8" w:author="Autor">
            <w:rPr>
              <w:sz w:val="22"/>
              <w:u w:val="single"/>
            </w:rPr>
          </w:rPrChange>
        </w:rPr>
        <w:t>výpis</w:t>
      </w:r>
      <w:r w:rsidR="00CA5519" w:rsidRPr="00904EFB">
        <w:rPr>
          <w:sz w:val="22"/>
          <w:rPrChange w:id="9" w:author="Autor">
            <w:rPr>
              <w:sz w:val="22"/>
              <w:u w:val="single"/>
            </w:rPr>
          </w:rPrChange>
        </w:rPr>
        <w:t>om</w:t>
      </w:r>
      <w:r w:rsidRPr="00904EFB">
        <w:rPr>
          <w:sz w:val="22"/>
          <w:rPrChange w:id="10" w:author="Autor">
            <w:rPr>
              <w:sz w:val="22"/>
              <w:u w:val="single"/>
            </w:rPr>
          </w:rPrChange>
        </w:rPr>
        <w:t xml:space="preserve"> z účtu alebo prehlásen</w:t>
      </w:r>
      <w:r w:rsidR="00CA5519" w:rsidRPr="00904EFB">
        <w:rPr>
          <w:sz w:val="22"/>
          <w:rPrChange w:id="11" w:author="Autor">
            <w:rPr>
              <w:sz w:val="22"/>
              <w:u w:val="single"/>
            </w:rPr>
          </w:rPrChange>
        </w:rPr>
        <w:t>ím</w:t>
      </w:r>
      <w:r w:rsidRPr="00904EFB">
        <w:rPr>
          <w:sz w:val="22"/>
          <w:rPrChange w:id="12" w:author="Autor">
            <w:rPr>
              <w:sz w:val="22"/>
              <w:u w:val="single"/>
            </w:rPr>
          </w:rPrChange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Pr="00904EFB">
        <w:rPr>
          <w:sz w:val="22"/>
          <w:rPrChange w:id="13" w:author="Autor">
            <w:rPr>
              <w:sz w:val="22"/>
              <w:u w:val="single"/>
            </w:rPr>
          </w:rPrChange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predfinancovania)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>K jednej Žiadosti o platbu (poskytnutie predfinancovania) môže Prijímateľ predložiť Poskytovateľovi len jednu Žiadosť o platbu (zúčtovanie predfinancovania).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predfinancovanie poskytnuté vo viacerých platbách, z dôvodu vyčlenenej časti nárokovaných finančných prostriedkov z predloženej Žiadosti o platbu (poskytnutie predfinancovania),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predfinancovania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>j. predložiť samostatnú Žiadosť o platbu – zúčtovanie predfinancovania).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r w:rsidRPr="003B1B29">
        <w:rPr>
          <w:sz w:val="22"/>
          <w:szCs w:val="22"/>
        </w:rPr>
        <w:t>predfinancovania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predfinancovania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4BA26E63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predfinancovania) </w:t>
      </w:r>
      <w:r w:rsidRPr="001E030D">
        <w:rPr>
          <w:sz w:val="22"/>
          <w:szCs w:val="22"/>
        </w:rPr>
        <w:t xml:space="preserve">a Žiadosť o platbu (zúčtovanie predfinancovania) </w:t>
      </w:r>
      <w:r w:rsidRPr="00904EFB">
        <w:rPr>
          <w:sz w:val="22"/>
          <w:rPrChange w:id="14" w:author="Autor">
            <w:rPr>
              <w:b/>
              <w:sz w:val="22"/>
            </w:rPr>
          </w:rPrChange>
        </w:rPr>
        <w:t>schváli v plnej výške</w:t>
      </w:r>
      <w:r w:rsidRPr="00C10D57">
        <w:rPr>
          <w:sz w:val="22"/>
          <w:szCs w:val="22"/>
        </w:rPr>
        <w:t xml:space="preserve">, </w:t>
      </w:r>
      <w:r w:rsidRPr="00904EFB">
        <w:rPr>
          <w:sz w:val="22"/>
          <w:rPrChange w:id="15" w:author="Autor">
            <w:rPr>
              <w:b/>
              <w:sz w:val="22"/>
            </w:rPr>
          </w:rPrChange>
        </w:rPr>
        <w:t>schváli v zníženej výške</w:t>
      </w:r>
      <w:r w:rsidR="00B0411F" w:rsidRPr="00C10D57">
        <w:rPr>
          <w:sz w:val="22"/>
          <w:szCs w:val="22"/>
        </w:rPr>
        <w:t xml:space="preserve">, </w:t>
      </w:r>
      <w:r w:rsidR="00B0411F" w:rsidRPr="00904EFB">
        <w:rPr>
          <w:sz w:val="22"/>
          <w:rPrChange w:id="16" w:author="Autor">
            <w:rPr>
              <w:b/>
              <w:sz w:val="22"/>
            </w:rPr>
          </w:rPrChange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>zo Žiadosti o platbu (poskytnutie 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 xml:space="preserve">financovania) </w:t>
      </w:r>
      <w:r w:rsidR="00B0411F" w:rsidRPr="00904EFB">
        <w:rPr>
          <w:sz w:val="22"/>
          <w:rPrChange w:id="17" w:author="Autor">
            <w:rPr>
              <w:b/>
              <w:sz w:val="22"/>
            </w:rPr>
          </w:rPrChange>
        </w:rPr>
        <w:t>vyčlení časť deklarovaných výdavkov na samostatnú kontrolu</w:t>
      </w:r>
      <w:r w:rsidRPr="001E030D">
        <w:rPr>
          <w:sz w:val="22"/>
          <w:szCs w:val="22"/>
        </w:rPr>
        <w:t>, a to v lehotách určených Systémom finančného riadenia. Prijímateľovi vznikne nárok na schválenie Žiadosti o platbu (zúčtovanie predfinancovania)</w:t>
      </w:r>
      <w:r w:rsidR="00DF36D9">
        <w:rPr>
          <w:sz w:val="22"/>
          <w:szCs w:val="22"/>
        </w:rPr>
        <w:t xml:space="preserve"> a Žiadosti o platbu (poskytnutie predfinancovani</w:t>
      </w:r>
      <w:r w:rsidR="0018671C">
        <w:rPr>
          <w:sz w:val="22"/>
          <w:szCs w:val="22"/>
        </w:rPr>
        <w:t>a</w:t>
      </w:r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 xml:space="preserve">Predfinancovanie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predfinancovania)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048DD742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predfinancovania)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del w:id="18" w:author="Autor">
        <w:r w:rsidR="00044FBC">
          <w:rPr>
            <w:sz w:val="22"/>
            <w:szCs w:val="22"/>
          </w:rPr>
          <w:delText>dotknutých</w:delText>
        </w:r>
        <w:r w:rsidRPr="008D1F03">
          <w:rPr>
            <w:sz w:val="22"/>
            <w:szCs w:val="22"/>
          </w:rPr>
          <w:delText>výdavkov</w:delText>
        </w:r>
      </w:del>
      <w:ins w:id="19" w:author="Autor">
        <w:r w:rsidR="00044FBC">
          <w:rPr>
            <w:sz w:val="22"/>
            <w:szCs w:val="22"/>
          </w:rPr>
          <w:t>dotknutých</w:t>
        </w:r>
        <w:r w:rsidR="00C10D57">
          <w:rPr>
            <w:sz w:val="22"/>
            <w:szCs w:val="22"/>
          </w:rPr>
          <w:t xml:space="preserve"> </w:t>
        </w:r>
        <w:r w:rsidRPr="008D1F03">
          <w:rPr>
            <w:sz w:val="22"/>
            <w:szCs w:val="22"/>
          </w:rPr>
          <w:t>výdavkov</w:t>
        </w:r>
      </w:ins>
      <w:r w:rsidRPr="008D1F03">
        <w:rPr>
          <w:sz w:val="22"/>
          <w:szCs w:val="22"/>
        </w:rPr>
        <w:t xml:space="preserve">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>. Ak sú výdavky, ktorých sa týka Prebiehajúce skúmanie zahrnuté do Žiadosti o platbu (zúčtovanie predfinancovania)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20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20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753E88A0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</w:t>
      </w:r>
      <w:r w:rsidRPr="00A91910">
        <w:rPr>
          <w:sz w:val="22"/>
          <w:szCs w:val="22"/>
        </w:rPr>
        <w:lastRenderedPageBreak/>
        <w:t>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21"/>
      <w:r w:rsidRPr="00FC4D98">
        <w:rPr>
          <w:sz w:val="22"/>
          <w:szCs w:val="22"/>
        </w:rPr>
        <w:t xml:space="preserve">o túto sumu zároveň znižuje NFP ako celok; </w:t>
      </w:r>
      <w:commentRangeEnd w:id="21"/>
      <w:r w:rsidRPr="007B6D4E">
        <w:rPr>
          <w:rStyle w:val="Odkaznakomentr"/>
          <w:rFonts w:ascii="Calibri" w:hAnsi="Calibri"/>
          <w:lang w:eastAsia="en-US"/>
        </w:rPr>
        <w:commentReference w:id="21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904EFB">
        <w:rPr>
          <w:sz w:val="22"/>
          <w:rPrChange w:id="22" w:author="Autor">
            <w:rPr>
              <w:sz w:val="22"/>
              <w:u w:val="single"/>
            </w:rPr>
          </w:rPrChange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23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23"/>
      <w:r w:rsidRPr="007B6D4E">
        <w:rPr>
          <w:rStyle w:val="Odkaznakomentr"/>
          <w:rFonts w:ascii="Calibri" w:hAnsi="Calibri"/>
          <w:lang w:eastAsia="en-US"/>
        </w:rPr>
        <w:commentReference w:id="23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5027BCB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904EFB">
        <w:rPr>
          <w:sz w:val="22"/>
          <w:rPrChange w:id="24" w:author="Autor">
            <w:rPr>
              <w:b/>
              <w:sz w:val="22"/>
            </w:rPr>
          </w:rPrChange>
        </w:rPr>
        <w:t>schváli v plnej výške, schváli v zníženej výške</w:t>
      </w:r>
      <w:r w:rsidR="00BF0C28" w:rsidRPr="00904EFB">
        <w:rPr>
          <w:sz w:val="22"/>
          <w:rPrChange w:id="25" w:author="Autor">
            <w:rPr>
              <w:b/>
              <w:sz w:val="22"/>
            </w:rPr>
          </w:rPrChange>
        </w:rPr>
        <w:t>, zamietne</w:t>
      </w:r>
      <w:r w:rsidR="0056773A" w:rsidRPr="00904EFB">
        <w:rPr>
          <w:sz w:val="22"/>
          <w:rPrChange w:id="26" w:author="Autor">
            <w:rPr>
              <w:b/>
              <w:sz w:val="22"/>
            </w:rPr>
          </w:rPrChange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904EFB">
        <w:rPr>
          <w:sz w:val="22"/>
          <w:rPrChange w:id="27" w:author="Autor">
            <w:rPr>
              <w:b/>
              <w:sz w:val="22"/>
            </w:rPr>
          </w:rPrChange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lastRenderedPageBreak/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48B44C5A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predfinancovania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predfinancovania)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28"/>
      <w:commentRangeStart w:id="29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28"/>
      <w:commentRangeEnd w:id="29"/>
      <w:r w:rsidRPr="00A91910">
        <w:rPr>
          <w:rStyle w:val="Odkaznakomentr"/>
          <w:sz w:val="22"/>
          <w:szCs w:val="22"/>
        </w:rPr>
        <w:commentReference w:id="28"/>
      </w:r>
      <w:r w:rsidR="00510D6A">
        <w:rPr>
          <w:rStyle w:val="Odkaznakomentr"/>
          <w:rFonts w:eastAsia="Times New Roman"/>
          <w:lang w:val="x-none" w:eastAsia="x-none"/>
        </w:rPr>
        <w:commentReference w:id="29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Žiadosti </w:t>
      </w:r>
      <w:r w:rsidRPr="00A91910">
        <w:rPr>
          <w:color w:val="000000"/>
          <w:sz w:val="22"/>
          <w:szCs w:val="22"/>
        </w:rPr>
        <w:lastRenderedPageBreak/>
        <w:t>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7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21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23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28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29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5D9CD" w14:textId="77777777" w:rsidR="00FC53F8" w:rsidRDefault="00FC53F8" w:rsidP="00107570">
      <w:pPr>
        <w:spacing w:after="0" w:line="240" w:lineRule="auto"/>
      </w:pPr>
      <w:r>
        <w:separator/>
      </w:r>
    </w:p>
  </w:endnote>
  <w:endnote w:type="continuationSeparator" w:id="0">
    <w:p w14:paraId="57FD8253" w14:textId="77777777" w:rsidR="00FC53F8" w:rsidRDefault="00FC53F8" w:rsidP="00107570">
      <w:pPr>
        <w:spacing w:after="0" w:line="240" w:lineRule="auto"/>
      </w:pPr>
      <w:r>
        <w:continuationSeparator/>
      </w:r>
    </w:p>
  </w:endnote>
  <w:endnote w:type="continuationNotice" w:id="1">
    <w:p w14:paraId="745F74DC" w14:textId="77777777" w:rsidR="00FC53F8" w:rsidRDefault="00FC53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7BF51471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904EFB">
      <w:rPr>
        <w:b/>
        <w:bCs/>
        <w:noProof/>
        <w:sz w:val="22"/>
      </w:rPr>
      <w:t>2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904EFB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4B6BE77E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904EFB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904EFB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D1AB9" w14:textId="77777777" w:rsidR="00FC53F8" w:rsidRDefault="00FC53F8" w:rsidP="00107570">
      <w:pPr>
        <w:spacing w:after="0" w:line="240" w:lineRule="auto"/>
      </w:pPr>
      <w:r>
        <w:separator/>
      </w:r>
    </w:p>
  </w:footnote>
  <w:footnote w:type="continuationSeparator" w:id="0">
    <w:p w14:paraId="45DC298B" w14:textId="77777777" w:rsidR="00FC53F8" w:rsidRDefault="00FC53F8" w:rsidP="00107570">
      <w:pPr>
        <w:spacing w:after="0" w:line="240" w:lineRule="auto"/>
      </w:pPr>
      <w:r>
        <w:continuationSeparator/>
      </w:r>
    </w:p>
  </w:footnote>
  <w:footnote w:type="continuationNotice" w:id="1">
    <w:p w14:paraId="71599245" w14:textId="77777777" w:rsidR="00FC53F8" w:rsidRDefault="00FC53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01CB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431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2732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54499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4EFB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0D57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3F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C53F8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904EFB"/>
    <w:pPr>
      <w:spacing w:after="160" w:line="240" w:lineRule="exact"/>
      <w:ind w:firstLine="720"/>
      <w:pPrChange w:id="0" w:author="Autor">
        <w:pPr>
          <w:spacing w:after="160" w:line="240" w:lineRule="exact"/>
        </w:pPr>
      </w:pPrChange>
    </w:pPr>
    <w:rPr>
      <w:rFonts w:ascii="Tahoma" w:eastAsia="Times New Roman" w:hAnsi="Tahoma"/>
      <w:sz w:val="20"/>
      <w:szCs w:val="20"/>
      <w:rPrChange w:id="0" w:author="Autor">
        <w:rPr>
          <w:rFonts w:ascii="Tahoma" w:hAnsi="Tahoma" w:cs="Tahoma"/>
          <w:lang w:val="sk-SK" w:eastAsia="en-US" w:bidi="ar-SA"/>
        </w:rPr>
      </w:rPrChange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D3A26-CE6B-4AB1-899E-DEC1D1912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4350</Words>
  <Characters>24796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2018-10-10T16:34:00Z</dcterms:created>
  <dcterms:modified xsi:type="dcterms:W3CDTF">2018-10-12T07:57:00Z</dcterms:modified>
</cp:coreProperties>
</file>